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3C099" w14:textId="77777777" w:rsidR="00155B8A" w:rsidRDefault="00155B8A" w:rsidP="00C02BD5">
      <w:pPr>
        <w:pStyle w:val="ProductionDirective"/>
      </w:pPr>
      <w:r>
        <w:t>This is a new section to appear at the end of Appendix A, after the “Keywords Reserved for Future Use” section.</w:t>
      </w:r>
    </w:p>
    <w:p w14:paraId="550072D1" w14:textId="77777777" w:rsidR="00155B8A" w:rsidRDefault="00155B8A">
      <w:pPr>
        <w:pStyle w:val="HeadA"/>
        <w:pPrChange w:id="0" w:author="Liz" w:date="2019-02-21T11:25:00Z">
          <w:pPr>
            <w:pStyle w:val="HeadB"/>
          </w:pPr>
        </w:pPrChange>
      </w:pPr>
      <w:bookmarkStart w:id="1" w:name="raw-identifiers"/>
      <w:bookmarkEnd w:id="1"/>
      <w:r>
        <w:t>Raw Identifiers</w:t>
      </w:r>
    </w:p>
    <w:p w14:paraId="0D418F79" w14:textId="6671A03E" w:rsidR="00155B8A" w:rsidRDefault="00155B8A" w:rsidP="00C02BD5">
      <w:pPr>
        <w:pStyle w:val="BodyFirst"/>
      </w:pPr>
      <w:r w:rsidRPr="00C02BD5">
        <w:rPr>
          <w:rStyle w:val="EmphasisItalic"/>
        </w:rPr>
        <w:t>Raw identifiers</w:t>
      </w:r>
      <w:del w:id="2" w:author="Carol Nichols" w:date="2019-03-01T17:19:00Z">
        <w:r w:rsidRPr="00C02BD5" w:rsidDel="00981B5B">
          <w:delText> </w:delText>
        </w:r>
      </w:del>
      <w:ins w:id="3" w:author="Carol Nichols" w:date="2019-03-01T17:19:00Z">
        <w:r w:rsidR="00981B5B">
          <w:t xml:space="preserve"> </w:t>
        </w:r>
      </w:ins>
      <w:ins w:id="4" w:author="Liz" w:date="2019-02-21T11:25:00Z">
        <w:r w:rsidR="00B0652F">
          <w:t>are</w:t>
        </w:r>
      </w:ins>
      <w:ins w:id="5" w:author="Carol Nichols" w:date="2019-03-01T17:11:00Z">
        <w:r w:rsidR="001D08D0">
          <w:t xml:space="preserve"> the syntax</w:t>
        </w:r>
      </w:ins>
      <w:ins w:id="6" w:author="Liz" w:date="2019-02-21T11:25:00Z">
        <w:del w:id="7" w:author="Carol Nichols" w:date="2019-03-01T17:11:00Z">
          <w:r w:rsidR="00B0652F" w:rsidDel="001D08D0">
            <w:delText xml:space="preserve"> </w:delText>
          </w:r>
          <w:commentRangeStart w:id="8"/>
          <w:commentRangeStart w:id="9"/>
          <w:r w:rsidR="00B0652F" w:rsidDel="001D08D0">
            <w:delText>XXX</w:delText>
          </w:r>
        </w:del>
        <w:r w:rsidR="00B0652F">
          <w:t xml:space="preserve"> </w:t>
        </w:r>
        <w:commentRangeEnd w:id="8"/>
        <w:r w:rsidR="00B0652F">
          <w:rPr>
            <w:rStyle w:val="CommentReference"/>
          </w:rPr>
          <w:commentReference w:id="8"/>
        </w:r>
      </w:ins>
      <w:commentRangeEnd w:id="9"/>
      <w:r w:rsidR="001D08D0">
        <w:rPr>
          <w:rStyle w:val="CommentReference"/>
        </w:rPr>
        <w:commentReference w:id="9"/>
      </w:r>
      <w:ins w:id="10" w:author="Liz" w:date="2019-02-21T11:25:00Z">
        <w:r w:rsidR="00B0652F">
          <w:t xml:space="preserve">that </w:t>
        </w:r>
      </w:ins>
      <w:r w:rsidRPr="00C02BD5">
        <w:t>let</w:t>
      </w:r>
      <w:ins w:id="11" w:author="Carol Nichols" w:date="2019-03-01T17:11:00Z">
        <w:r w:rsidR="001D08D0">
          <w:t>s</w:t>
        </w:r>
      </w:ins>
      <w:r w:rsidRPr="00C02BD5">
        <w:t xml:space="preserve"> you use keywords where they would</w:t>
      </w:r>
      <w:del w:id="12" w:author="annemarie" w:date="2019-02-21T13:57:00Z">
        <w:r w:rsidRPr="00C02BD5" w:rsidDel="00ED6D64">
          <w:delText xml:space="preserve"> </w:delText>
        </w:r>
      </w:del>
      <w:r w:rsidRPr="00C02BD5">
        <w:t>n</w:t>
      </w:r>
      <w:del w:id="13" w:author="annemarie" w:date="2019-02-21T13:57:00Z">
        <w:r w:rsidRPr="00C02BD5" w:rsidDel="00ED6D64">
          <w:delText>o</w:delText>
        </w:r>
      </w:del>
      <w:ins w:id="14" w:author="annemarie" w:date="2019-02-21T13:57:00Z">
        <w:r w:rsidR="00ED6D64">
          <w:t>’</w:t>
        </w:r>
      </w:ins>
      <w:r w:rsidRPr="00C02BD5">
        <w:t>t normally be allowed</w:t>
      </w:r>
      <w:ins w:id="15" w:author="Liz" w:date="2019-02-21T11:25:00Z">
        <w:r w:rsidR="00B0652F">
          <w:t>. You use a raw identifier</w:t>
        </w:r>
      </w:ins>
      <w:r w:rsidR="00C02BD5">
        <w:t xml:space="preserve"> </w:t>
      </w:r>
      <w:r w:rsidRPr="00C02BD5">
        <w:t xml:space="preserve">by prefixing </w:t>
      </w:r>
      <w:del w:id="16" w:author="Liz" w:date="2019-02-21T11:25:00Z">
        <w:r w:rsidRPr="00C02BD5" w:rsidDel="00B0652F">
          <w:delText xml:space="preserve">them </w:delText>
        </w:r>
      </w:del>
      <w:ins w:id="17" w:author="Liz" w:date="2019-02-21T11:25:00Z">
        <w:r w:rsidR="00B0652F">
          <w:t xml:space="preserve">a keyword </w:t>
        </w:r>
      </w:ins>
      <w:r w:rsidRPr="00C02BD5">
        <w:t>with</w:t>
      </w:r>
      <w:ins w:id="18" w:author="Carol Nichols" w:date="2019-03-01T17:19:00Z">
        <w:r w:rsidR="009B5E86">
          <w:t xml:space="preserve"> </w:t>
        </w:r>
      </w:ins>
      <w:del w:id="19" w:author="Carol Nichols" w:date="2019-03-01T17:19:00Z">
        <w:r w:rsidRPr="00C02BD5" w:rsidDel="009B5E86">
          <w:delText> </w:delText>
        </w:r>
      </w:del>
      <w:r w:rsidRPr="00C02BD5">
        <w:rPr>
          <w:rStyle w:val="Literal"/>
        </w:rPr>
        <w:t>r#</w:t>
      </w:r>
      <w:r>
        <w:t>.</w:t>
      </w:r>
    </w:p>
    <w:p w14:paraId="2729DCBD" w14:textId="58269F71" w:rsidR="00155B8A" w:rsidRDefault="00155B8A" w:rsidP="00C02BD5">
      <w:pPr>
        <w:pStyle w:val="Body"/>
      </w:pPr>
      <w:r>
        <w:t>For example,</w:t>
      </w:r>
      <w:ins w:id="20" w:author="Carol Nichols" w:date="2019-03-01T17:19:00Z">
        <w:r w:rsidR="00080CCA">
          <w:t xml:space="preserve"> </w:t>
        </w:r>
      </w:ins>
      <w:del w:id="21" w:author="Carol Nichols" w:date="2019-03-01T17:19:00Z">
        <w:r w:rsidDel="00080CCA">
          <w:delText> </w:delText>
        </w:r>
      </w:del>
      <w:r w:rsidRPr="00C02BD5">
        <w:rPr>
          <w:rStyle w:val="Literal"/>
        </w:rPr>
        <w:t>match</w:t>
      </w:r>
      <w:del w:id="22" w:author="Carol Nichols" w:date="2019-03-01T17:19:00Z">
        <w:r w:rsidRPr="00C02BD5" w:rsidDel="00F42D15">
          <w:delText> </w:delText>
        </w:r>
      </w:del>
      <w:ins w:id="23" w:author="Carol Nichols" w:date="2019-03-01T17:19:00Z">
        <w:r w:rsidR="00F42D15">
          <w:t xml:space="preserve"> </w:t>
        </w:r>
      </w:ins>
      <w:r w:rsidRPr="00C02BD5">
        <w:t>is a keyword. If you try to compile th</w:t>
      </w:r>
      <w:del w:id="24" w:author="annemarie" w:date="2019-02-21T14:02:00Z">
        <w:r w:rsidRPr="00C02BD5" w:rsidDel="0003036D">
          <w:delText>is</w:delText>
        </w:r>
      </w:del>
      <w:ins w:id="25" w:author="annemarie" w:date="2019-02-21T14:02:00Z">
        <w:r w:rsidR="0003036D">
          <w:t>e following</w:t>
        </w:r>
      </w:ins>
      <w:r w:rsidRPr="00C02BD5">
        <w:t xml:space="preserve"> function that</w:t>
      </w:r>
      <w:r w:rsidR="00C02BD5">
        <w:t xml:space="preserve"> </w:t>
      </w:r>
      <w:r w:rsidRPr="00C02BD5">
        <w:t>uses</w:t>
      </w:r>
      <w:ins w:id="26" w:author="Carol Nichols" w:date="2019-03-01T17:20:00Z">
        <w:r w:rsidR="009A5D1F">
          <w:t xml:space="preserve"> </w:t>
        </w:r>
      </w:ins>
      <w:del w:id="27" w:author="Carol Nichols" w:date="2019-03-01T17:20:00Z">
        <w:r w:rsidRPr="00C02BD5" w:rsidDel="009A5D1F">
          <w:delText> </w:delText>
        </w:r>
      </w:del>
      <w:r w:rsidRPr="00C02BD5">
        <w:rPr>
          <w:rStyle w:val="Literal"/>
        </w:rPr>
        <w:t>match</w:t>
      </w:r>
      <w:del w:id="28" w:author="Carol Nichols" w:date="2019-03-01T17:20:00Z">
        <w:r w:rsidDel="00050906">
          <w:delText> </w:delText>
        </w:r>
      </w:del>
      <w:ins w:id="29" w:author="Carol Nichols" w:date="2019-03-01T17:20:00Z">
        <w:r w:rsidR="00050906">
          <w:t xml:space="preserve"> </w:t>
        </w:r>
      </w:ins>
      <w:r>
        <w:t>as its name:</w:t>
      </w:r>
    </w:p>
    <w:p w14:paraId="0C0618F4" w14:textId="77777777" w:rsidR="00155B8A" w:rsidRDefault="00155B8A" w:rsidP="00C02BD5">
      <w:pPr>
        <w:pStyle w:val="ProductionDirective"/>
      </w:pPr>
      <w:r>
        <w:t>Filename: src/main.rs</w:t>
      </w:r>
    </w:p>
    <w:p w14:paraId="60F7F765" w14:textId="77777777" w:rsidR="00155B8A" w:rsidRPr="00C02BD5" w:rsidRDefault="00155B8A" w:rsidP="00C02BD5">
      <w:pPr>
        <w:pStyle w:val="CodeA"/>
      </w:pPr>
      <w:r w:rsidRPr="00C02BD5">
        <w:t>fn match(needle: &amp;str, haystack: &amp;str) -&gt; bool {</w:t>
      </w:r>
    </w:p>
    <w:p w14:paraId="23DAC4B8" w14:textId="77777777" w:rsidR="00155B8A" w:rsidRPr="00C02BD5" w:rsidRDefault="00155B8A" w:rsidP="00C02BD5">
      <w:pPr>
        <w:pStyle w:val="CodeB"/>
      </w:pPr>
      <w:r w:rsidRPr="00C02BD5">
        <w:t xml:space="preserve">    haystack.contains(needle)</w:t>
      </w:r>
    </w:p>
    <w:p w14:paraId="1AB99752" w14:textId="77777777" w:rsidR="00155B8A" w:rsidRPr="00C02BD5" w:rsidRDefault="00155B8A" w:rsidP="00C02BD5">
      <w:pPr>
        <w:pStyle w:val="CodeC"/>
      </w:pPr>
      <w:r w:rsidRPr="00C02BD5">
        <w:t>}</w:t>
      </w:r>
    </w:p>
    <w:p w14:paraId="5CEEDB69" w14:textId="77777777" w:rsidR="00155B8A" w:rsidRDefault="00155B8A" w:rsidP="00C02BD5">
      <w:pPr>
        <w:pStyle w:val="Body"/>
      </w:pPr>
      <w:r>
        <w:t>you’ll get this error:</w:t>
      </w:r>
    </w:p>
    <w:p w14:paraId="526434F1" w14:textId="77777777" w:rsidR="00155B8A" w:rsidRPr="00C02BD5" w:rsidRDefault="00155B8A" w:rsidP="00C02BD5">
      <w:pPr>
        <w:pStyle w:val="CodeA"/>
      </w:pPr>
      <w:r w:rsidRPr="00C02BD5">
        <w:t>error: expected identifier, found keyword `match`</w:t>
      </w:r>
    </w:p>
    <w:p w14:paraId="694FEDAC" w14:textId="77777777" w:rsidR="00155B8A" w:rsidRPr="00C02BD5" w:rsidRDefault="00155B8A" w:rsidP="00C02BD5">
      <w:pPr>
        <w:pStyle w:val="CodeB"/>
      </w:pPr>
      <w:r w:rsidRPr="00C02BD5">
        <w:t xml:space="preserve"> --&gt; src/main.rs:4:4</w:t>
      </w:r>
    </w:p>
    <w:p w14:paraId="3A5DBD72" w14:textId="77777777" w:rsidR="00155B8A" w:rsidRPr="00C02BD5" w:rsidRDefault="00155B8A" w:rsidP="00C02BD5">
      <w:pPr>
        <w:pStyle w:val="CodeB"/>
      </w:pPr>
      <w:r w:rsidRPr="00C02BD5">
        <w:t xml:space="preserve">  |</w:t>
      </w:r>
    </w:p>
    <w:p w14:paraId="39398FB6" w14:textId="77777777" w:rsidR="00155B8A" w:rsidRPr="00C02BD5" w:rsidRDefault="00155B8A" w:rsidP="00C02BD5">
      <w:pPr>
        <w:pStyle w:val="CodeB"/>
      </w:pPr>
      <w:r w:rsidRPr="00C02BD5">
        <w:t>4 | fn match(needle: &amp;str, haystack: &amp;str) -&gt; bool {</w:t>
      </w:r>
    </w:p>
    <w:p w14:paraId="704B1607" w14:textId="77777777" w:rsidR="00155B8A" w:rsidRPr="00C02BD5" w:rsidRDefault="00155B8A" w:rsidP="00C02BD5">
      <w:pPr>
        <w:pStyle w:val="CodeC"/>
      </w:pPr>
      <w:r w:rsidRPr="00C02BD5">
        <w:t xml:space="preserve">  |    ^^^^^ expected identifier, found keyword</w:t>
      </w:r>
    </w:p>
    <w:p w14:paraId="0B98ED60" w14:textId="5AA545EB" w:rsidR="00155B8A" w:rsidRDefault="00155B8A" w:rsidP="00C02BD5">
      <w:pPr>
        <w:pStyle w:val="Body"/>
      </w:pPr>
      <w:r w:rsidRPr="00C02BD5">
        <w:t>The error s</w:t>
      </w:r>
      <w:del w:id="30" w:author="annemarie" w:date="2019-02-21T14:02:00Z">
        <w:r w:rsidRPr="00C02BD5" w:rsidDel="00461875">
          <w:delText>ays</w:delText>
        </w:r>
      </w:del>
      <w:ins w:id="31" w:author="annemarie" w:date="2019-02-21T14:02:00Z">
        <w:r w:rsidR="00461875">
          <w:t>hows</w:t>
        </w:r>
      </w:ins>
      <w:r w:rsidRPr="00C02BD5">
        <w:t xml:space="preserve"> that you can’t use the keyword</w:t>
      </w:r>
      <w:ins w:id="32" w:author="Carol Nichols" w:date="2019-03-01T17:20:00Z">
        <w:r w:rsidR="008D75B2">
          <w:t xml:space="preserve"> </w:t>
        </w:r>
      </w:ins>
      <w:del w:id="33" w:author="Carol Nichols" w:date="2019-03-01T17:20:00Z">
        <w:r w:rsidRPr="00C02BD5" w:rsidDel="008D75B2">
          <w:delText> </w:delText>
        </w:r>
      </w:del>
      <w:r w:rsidRPr="00C02BD5">
        <w:rPr>
          <w:rStyle w:val="Literal"/>
        </w:rPr>
        <w:t>match</w:t>
      </w:r>
      <w:del w:id="34" w:author="Carol Nichols" w:date="2019-03-01T17:20:00Z">
        <w:r w:rsidRPr="00C02BD5" w:rsidDel="008D68A3">
          <w:delText> </w:delText>
        </w:r>
      </w:del>
      <w:ins w:id="35" w:author="Carol Nichols" w:date="2019-03-01T17:20:00Z">
        <w:r w:rsidR="008D68A3">
          <w:t xml:space="preserve"> </w:t>
        </w:r>
      </w:ins>
      <w:r w:rsidRPr="00C02BD5">
        <w:t>as the function</w:t>
      </w:r>
      <w:r w:rsidR="00C02BD5">
        <w:t xml:space="preserve"> </w:t>
      </w:r>
      <w:r w:rsidRPr="00C02BD5">
        <w:t xml:space="preserve">identifier. </w:t>
      </w:r>
      <w:ins w:id="36" w:author="Liz" w:date="2019-02-21T11:26:00Z">
        <w:r w:rsidR="00B0652F">
          <w:t xml:space="preserve">To </w:t>
        </w:r>
      </w:ins>
      <w:del w:id="37" w:author="Liz" w:date="2019-02-21T11:26:00Z">
        <w:r w:rsidRPr="00C02BD5" w:rsidDel="00B0652F">
          <w:delText xml:space="preserve">You can </w:delText>
        </w:r>
      </w:del>
      <w:r w:rsidRPr="00C02BD5">
        <w:t>use</w:t>
      </w:r>
      <w:ins w:id="38" w:author="Carol Nichols" w:date="2019-03-01T17:20:00Z">
        <w:r w:rsidR="002F4BF8">
          <w:t xml:space="preserve"> </w:t>
        </w:r>
      </w:ins>
      <w:del w:id="39" w:author="Carol Nichols" w:date="2019-03-01T17:20:00Z">
        <w:r w:rsidRPr="00C02BD5" w:rsidDel="002F4BF8">
          <w:delText> </w:delText>
        </w:r>
      </w:del>
      <w:r w:rsidRPr="00C02BD5">
        <w:rPr>
          <w:rStyle w:val="Literal"/>
        </w:rPr>
        <w:t>match</w:t>
      </w:r>
      <w:del w:id="40" w:author="Carol Nichols" w:date="2019-03-01T17:20:00Z">
        <w:r w:rsidDel="00A13340">
          <w:delText> </w:delText>
        </w:r>
      </w:del>
      <w:ins w:id="41" w:author="Carol Nichols" w:date="2019-03-01T17:20:00Z">
        <w:r w:rsidR="00A13340">
          <w:t xml:space="preserve"> </w:t>
        </w:r>
      </w:ins>
      <w:r>
        <w:t>as a function name</w:t>
      </w:r>
      <w:ins w:id="42" w:author="Liz" w:date="2019-02-21T11:26:00Z">
        <w:r w:rsidR="00B0652F">
          <w:t xml:space="preserve">, you need to </w:t>
        </w:r>
        <w:del w:id="43" w:author="Carol Nichols" w:date="2019-03-01T17:19:00Z">
          <w:r w:rsidR="00B0652F" w:rsidDel="00981B5B">
            <w:delText>add</w:delText>
          </w:r>
        </w:del>
      </w:ins>
      <w:ins w:id="44" w:author="Carol Nichols" w:date="2019-03-01T17:19:00Z">
        <w:r w:rsidR="00981B5B">
          <w:t>use</w:t>
        </w:r>
      </w:ins>
      <w:ins w:id="45" w:author="Liz" w:date="2019-02-21T11:26:00Z">
        <w:r w:rsidR="00B0652F">
          <w:t xml:space="preserve"> </w:t>
        </w:r>
      </w:ins>
      <w:del w:id="46" w:author="Liz" w:date="2019-02-21T11:26:00Z">
        <w:r w:rsidDel="00B0652F">
          <w:delText xml:space="preserve"> by using </w:delText>
        </w:r>
      </w:del>
      <w:del w:id="47" w:author="Carol Nichols" w:date="2019-03-01T17:19:00Z">
        <w:r w:rsidDel="00981B5B">
          <w:delText>a</w:delText>
        </w:r>
      </w:del>
      <w:ins w:id="48" w:author="Carol Nichols" w:date="2019-03-01T17:19:00Z">
        <w:r w:rsidR="00981B5B">
          <w:t>the</w:t>
        </w:r>
      </w:ins>
      <w:r>
        <w:t xml:space="preserve"> raw identifier</w:t>
      </w:r>
      <w:ins w:id="49" w:author="Carol Nichols" w:date="2019-03-01T17:19:00Z">
        <w:r w:rsidR="00981B5B">
          <w:t xml:space="preserve"> syntax</w:t>
        </w:r>
      </w:ins>
      <w:ins w:id="50" w:author="annemarie" w:date="2019-02-21T14:03:00Z">
        <w:r w:rsidR="00461875">
          <w:t>, like this</w:t>
        </w:r>
      </w:ins>
      <w:r>
        <w:t>:</w:t>
      </w:r>
    </w:p>
    <w:p w14:paraId="04D745D5" w14:textId="77777777" w:rsidR="00155B8A" w:rsidRDefault="00155B8A" w:rsidP="00C02BD5">
      <w:pPr>
        <w:pStyle w:val="ProductionDirective"/>
      </w:pPr>
      <w:r>
        <w:t>Filename: src/main.rs</w:t>
      </w:r>
    </w:p>
    <w:p w14:paraId="519EBA92" w14:textId="77777777" w:rsidR="00155B8A" w:rsidRPr="00C02BD5" w:rsidRDefault="00155B8A" w:rsidP="00C02BD5">
      <w:pPr>
        <w:pStyle w:val="CodeA"/>
      </w:pPr>
      <w:r w:rsidRPr="00C02BD5">
        <w:t>fn r#match(needle: &amp;str, haystack: &amp;str) -&gt; bool {</w:t>
      </w:r>
    </w:p>
    <w:p w14:paraId="516843BC" w14:textId="77777777" w:rsidR="00155B8A" w:rsidRPr="00C02BD5" w:rsidRDefault="00155B8A" w:rsidP="00C02BD5">
      <w:pPr>
        <w:pStyle w:val="CodeB"/>
      </w:pPr>
      <w:r w:rsidRPr="00C02BD5">
        <w:t xml:space="preserve">    haystack.contains(needle)</w:t>
      </w:r>
    </w:p>
    <w:p w14:paraId="27FB7531" w14:textId="77777777" w:rsidR="00155B8A" w:rsidRPr="00C02BD5" w:rsidRDefault="00155B8A" w:rsidP="00C02BD5">
      <w:pPr>
        <w:pStyle w:val="CodeB"/>
      </w:pPr>
      <w:r w:rsidRPr="00C02BD5">
        <w:t>}</w:t>
      </w:r>
    </w:p>
    <w:p w14:paraId="74CB8FDF" w14:textId="77777777" w:rsidR="00155B8A" w:rsidRPr="00C02BD5" w:rsidRDefault="00155B8A" w:rsidP="00C02BD5">
      <w:pPr>
        <w:pStyle w:val="CodeB"/>
      </w:pPr>
    </w:p>
    <w:p w14:paraId="405B4B42" w14:textId="77777777" w:rsidR="00155B8A" w:rsidRPr="00C02BD5" w:rsidRDefault="00155B8A" w:rsidP="00C02BD5">
      <w:pPr>
        <w:pStyle w:val="CodeB"/>
      </w:pPr>
      <w:r w:rsidRPr="00C02BD5">
        <w:t>fn main() {</w:t>
      </w:r>
    </w:p>
    <w:p w14:paraId="0962F686" w14:textId="77777777" w:rsidR="00155B8A" w:rsidRPr="00C02BD5" w:rsidRDefault="00155B8A" w:rsidP="00C02BD5">
      <w:pPr>
        <w:pStyle w:val="CodeB"/>
      </w:pPr>
      <w:r w:rsidRPr="00C02BD5">
        <w:t xml:space="preserve">    assert!(r#match("foo", "foobar"));</w:t>
      </w:r>
    </w:p>
    <w:p w14:paraId="34983A76" w14:textId="77777777" w:rsidR="00155B8A" w:rsidRPr="00C02BD5" w:rsidRDefault="00155B8A" w:rsidP="00C02BD5">
      <w:pPr>
        <w:pStyle w:val="CodeC"/>
      </w:pPr>
      <w:r w:rsidRPr="00C02BD5">
        <w:t>}</w:t>
      </w:r>
    </w:p>
    <w:p w14:paraId="4F079B28" w14:textId="11DAFF92" w:rsidR="00155B8A" w:rsidRDefault="00155B8A" w:rsidP="00C02BD5">
      <w:pPr>
        <w:pStyle w:val="Body"/>
      </w:pPr>
      <w:r w:rsidRPr="00C02BD5">
        <w:t>This code will compile without any errors. Note the</w:t>
      </w:r>
      <w:ins w:id="51" w:author="Carol Nichols" w:date="2019-03-01T17:20:00Z">
        <w:r w:rsidR="00CE1A3E">
          <w:t xml:space="preserve"> </w:t>
        </w:r>
      </w:ins>
      <w:del w:id="52" w:author="Carol Nichols" w:date="2019-03-01T17:20:00Z">
        <w:r w:rsidRPr="00C02BD5" w:rsidDel="00CE1A3E">
          <w:delText> </w:delText>
        </w:r>
      </w:del>
      <w:r w:rsidRPr="00C02BD5">
        <w:rPr>
          <w:rStyle w:val="Literal"/>
        </w:rPr>
        <w:t>r#</w:t>
      </w:r>
      <w:del w:id="53" w:author="Carol Nichols" w:date="2019-03-01T17:20:00Z">
        <w:r w:rsidRPr="00C02BD5" w:rsidDel="00873269">
          <w:delText> </w:delText>
        </w:r>
      </w:del>
      <w:ins w:id="54" w:author="Carol Nichols" w:date="2019-03-01T17:20:00Z">
        <w:r w:rsidR="00873269">
          <w:t xml:space="preserve"> </w:t>
        </w:r>
      </w:ins>
      <w:r w:rsidRPr="00C02BD5">
        <w:t xml:space="preserve">prefix on </w:t>
      </w:r>
      <w:del w:id="55" w:author="annemarie" w:date="2019-02-21T13:58:00Z">
        <w:r w:rsidRPr="00C02BD5" w:rsidDel="00ED6D64">
          <w:delText xml:space="preserve">both </w:delText>
        </w:r>
      </w:del>
      <w:r w:rsidRPr="00C02BD5">
        <w:t>the</w:t>
      </w:r>
      <w:r w:rsidR="00C02BD5">
        <w:t xml:space="preserve"> </w:t>
      </w:r>
      <w:r w:rsidRPr="00C02BD5">
        <w:t>function name in its definition as well as where the function is called in</w:t>
      </w:r>
      <w:r w:rsidR="00C02BD5">
        <w:t xml:space="preserve"> </w:t>
      </w:r>
      <w:r w:rsidRPr="00C02BD5">
        <w:rPr>
          <w:rStyle w:val="Literal"/>
        </w:rPr>
        <w:t>main</w:t>
      </w:r>
      <w:r>
        <w:t>.</w:t>
      </w:r>
    </w:p>
    <w:p w14:paraId="71D822A6" w14:textId="376E03CF" w:rsidR="00155B8A" w:rsidRDefault="00155B8A" w:rsidP="00C02BD5">
      <w:pPr>
        <w:pStyle w:val="Body"/>
      </w:pPr>
      <w:r>
        <w:t xml:space="preserve">Raw identifiers allow you to use any </w:t>
      </w:r>
      <w:commentRangeStart w:id="56"/>
      <w:commentRangeStart w:id="57"/>
      <w:r>
        <w:t>word you choose as an identifier, even if</w:t>
      </w:r>
      <w:ins w:id="58" w:author="Carol Nichols" w:date="2019-03-01T17:21:00Z">
        <w:r w:rsidR="00BA46FE">
          <w:t xml:space="preserve"> </w:t>
        </w:r>
      </w:ins>
      <w:del w:id="59" w:author="Carol Nichols" w:date="2019-03-01T17:21:00Z">
        <w:r w:rsidDel="00BA46FE">
          <w:br w:type="textWrapping" w:clear="all"/>
        </w:r>
      </w:del>
      <w:r>
        <w:t xml:space="preserve">that word happens to be a reserved keyword. </w:t>
      </w:r>
      <w:commentRangeEnd w:id="56"/>
      <w:r w:rsidR="00B0652F">
        <w:rPr>
          <w:rStyle w:val="CommentReference"/>
        </w:rPr>
        <w:commentReference w:id="56"/>
      </w:r>
      <w:commentRangeEnd w:id="57"/>
      <w:r w:rsidR="00A312F1">
        <w:rPr>
          <w:rStyle w:val="CommentReference"/>
        </w:rPr>
        <w:commentReference w:id="57"/>
      </w:r>
      <w:r>
        <w:t>In addition, raw identifiers allow</w:t>
      </w:r>
      <w:ins w:id="60" w:author="Carol Nichols" w:date="2019-03-01T17:21:00Z">
        <w:r w:rsidR="00BA46FE">
          <w:t xml:space="preserve"> </w:t>
        </w:r>
      </w:ins>
      <w:del w:id="61" w:author="Carol Nichols" w:date="2019-03-01T17:21:00Z">
        <w:r w:rsidDel="00BA46FE">
          <w:br w:type="textWrapping" w:clear="all"/>
        </w:r>
      </w:del>
      <w:r>
        <w:t xml:space="preserve">you to use libraries written </w:t>
      </w:r>
      <w:r>
        <w:lastRenderedPageBreak/>
        <w:t xml:space="preserve">in a different Rust </w:t>
      </w:r>
      <w:commentRangeStart w:id="62"/>
      <w:commentRangeStart w:id="63"/>
      <w:r>
        <w:t xml:space="preserve">edition </w:t>
      </w:r>
      <w:commentRangeEnd w:id="62"/>
      <w:r w:rsidR="00B0652F">
        <w:rPr>
          <w:rStyle w:val="CommentReference"/>
        </w:rPr>
        <w:commentReference w:id="62"/>
      </w:r>
      <w:commentRangeEnd w:id="63"/>
      <w:r w:rsidR="00E64277">
        <w:rPr>
          <w:rStyle w:val="CommentReference"/>
        </w:rPr>
        <w:commentReference w:id="63"/>
      </w:r>
      <w:r>
        <w:t>than your crate uses.</w:t>
      </w:r>
      <w:ins w:id="64" w:author="Carol Nichols" w:date="2019-03-01T17:21:00Z">
        <w:r w:rsidR="00BA46FE">
          <w:t xml:space="preserve"> </w:t>
        </w:r>
      </w:ins>
      <w:del w:id="65" w:author="Carol Nichols" w:date="2019-03-01T17:21:00Z">
        <w:r w:rsidDel="00BA46FE">
          <w:br w:type="textWrapping" w:clear="all"/>
        </w:r>
      </w:del>
      <w:r>
        <w:t>For example,</w:t>
      </w:r>
      <w:ins w:id="66" w:author="Carol Nichols" w:date="2019-03-01T17:20:00Z">
        <w:r w:rsidR="00C57C36">
          <w:t xml:space="preserve"> </w:t>
        </w:r>
      </w:ins>
      <w:del w:id="67" w:author="Carol Nichols" w:date="2019-03-01T17:20:00Z">
        <w:r w:rsidDel="00C57C36">
          <w:delText> </w:delText>
        </w:r>
      </w:del>
      <w:r w:rsidRPr="00C02BD5">
        <w:rPr>
          <w:rStyle w:val="Literal"/>
        </w:rPr>
        <w:t>try</w:t>
      </w:r>
      <w:del w:id="68" w:author="Carol Nichols" w:date="2019-03-01T17:21:00Z">
        <w:r w:rsidRPr="00C02BD5" w:rsidDel="00407278">
          <w:delText> </w:delText>
        </w:r>
      </w:del>
      <w:ins w:id="69" w:author="Carol Nichols" w:date="2019-03-01T17:20:00Z">
        <w:r w:rsidR="00407278">
          <w:t xml:space="preserve"> </w:t>
        </w:r>
      </w:ins>
      <w:r w:rsidRPr="00C02BD5">
        <w:t>is</w:t>
      </w:r>
      <w:del w:id="70" w:author="annemarie" w:date="2019-02-21T13:59:00Z">
        <w:r w:rsidRPr="00C02BD5" w:rsidDel="00DD161F">
          <w:delText xml:space="preserve"> </w:delText>
        </w:r>
      </w:del>
      <w:r w:rsidRPr="00C02BD5">
        <w:t>n</w:t>
      </w:r>
      <w:del w:id="71" w:author="annemarie" w:date="2019-02-21T13:59:00Z">
        <w:r w:rsidRPr="00C02BD5" w:rsidDel="00DD161F">
          <w:delText>o</w:delText>
        </w:r>
      </w:del>
      <w:ins w:id="72" w:author="annemarie" w:date="2019-02-21T13:59:00Z">
        <w:r w:rsidR="00DD161F">
          <w:t>’</w:t>
        </w:r>
      </w:ins>
      <w:r w:rsidRPr="00C02BD5">
        <w:t>t a keyword in the 2015 edition but is in the 2018</w:t>
      </w:r>
      <w:ins w:id="73" w:author="Carol Nichols" w:date="2019-03-01T17:21:00Z">
        <w:r w:rsidR="00BA46FE">
          <w:t xml:space="preserve"> </w:t>
        </w:r>
      </w:ins>
      <w:del w:id="74" w:author="Carol Nichols" w:date="2019-03-01T17:21:00Z">
        <w:r w:rsidRPr="00C02BD5" w:rsidDel="00BA46FE">
          <w:br/>
        </w:r>
      </w:del>
      <w:r w:rsidRPr="00C02BD5">
        <w:t>edition. If you depend on a library that</w:t>
      </w:r>
      <w:del w:id="75" w:author="Liz" w:date="2019-02-21T11:28:00Z">
        <w:r w:rsidRPr="00C02BD5" w:rsidDel="00B0652F">
          <w:delText xml:space="preserve"> i</w:delText>
        </w:r>
      </w:del>
      <w:ins w:id="76" w:author="annemarie" w:date="2019-02-21T14:03:00Z">
        <w:r w:rsidR="00461875">
          <w:t>’</w:t>
        </w:r>
      </w:ins>
      <w:ins w:id="77" w:author="Liz" w:date="2019-02-21T11:28:00Z">
        <w:del w:id="78" w:author="annemarie" w:date="2019-02-21T14:03:00Z">
          <w:r w:rsidR="00B0652F" w:rsidDel="00461875">
            <w:delText>'</w:delText>
          </w:r>
        </w:del>
      </w:ins>
      <w:r w:rsidRPr="00C02BD5">
        <w:t>s written using the 2015 edition and</w:t>
      </w:r>
      <w:ins w:id="79" w:author="Carol Nichols" w:date="2019-03-01T17:21:00Z">
        <w:r w:rsidR="008902C7">
          <w:t xml:space="preserve"> </w:t>
        </w:r>
      </w:ins>
      <w:del w:id="80" w:author="Carol Nichols" w:date="2019-03-01T17:21:00Z">
        <w:r w:rsidRPr="00C02BD5" w:rsidDel="008902C7">
          <w:br/>
        </w:r>
      </w:del>
      <w:r w:rsidRPr="00C02BD5">
        <w:t>has a</w:t>
      </w:r>
      <w:ins w:id="81" w:author="Carol Nichols" w:date="2019-03-01T17:21:00Z">
        <w:r w:rsidR="008F1A01">
          <w:t xml:space="preserve"> </w:t>
        </w:r>
      </w:ins>
      <w:del w:id="82" w:author="Carol Nichols" w:date="2019-03-01T17:21:00Z">
        <w:r w:rsidRPr="00C02BD5" w:rsidDel="008F1A01">
          <w:delText> </w:delText>
        </w:r>
      </w:del>
      <w:r w:rsidRPr="00C02BD5">
        <w:rPr>
          <w:rStyle w:val="Literal"/>
        </w:rPr>
        <w:t>try</w:t>
      </w:r>
      <w:del w:id="83" w:author="Carol Nichols" w:date="2019-03-01T17:21:00Z">
        <w:r w:rsidRPr="00C02BD5" w:rsidDel="002B08AA">
          <w:delText> </w:delText>
        </w:r>
      </w:del>
      <w:ins w:id="84" w:author="Carol Nichols" w:date="2019-03-01T17:21:00Z">
        <w:r w:rsidR="002B08AA">
          <w:t xml:space="preserve"> </w:t>
        </w:r>
      </w:ins>
      <w:r w:rsidRPr="00C02BD5">
        <w:t>function</w:t>
      </w:r>
      <w:ins w:id="85" w:author="Carol Nichols" w:date="2019-03-01T17:22:00Z">
        <w:r w:rsidR="0007599F">
          <w:t>, y</w:t>
        </w:r>
      </w:ins>
      <w:del w:id="86" w:author="Carol Nichols" w:date="2019-03-01T17:22:00Z">
        <w:r w:rsidRPr="00C02BD5" w:rsidDel="0007599F">
          <w:delText>,</w:delText>
        </w:r>
      </w:del>
      <w:del w:id="87" w:author="Carol Nichols" w:date="2019-03-01T17:21:00Z">
        <w:r w:rsidRPr="00C02BD5" w:rsidDel="0007599F">
          <w:delText xml:space="preserve"> to call that function from your 2018 edition co</w:delText>
        </w:r>
      </w:del>
      <w:del w:id="88" w:author="Carol Nichols" w:date="2019-03-01T17:22:00Z">
        <w:r w:rsidRPr="00C02BD5" w:rsidDel="0007599F">
          <w:delText>de</w:delText>
        </w:r>
      </w:del>
      <w:del w:id="89" w:author="Carol Nichols" w:date="2019-03-01T17:21:00Z">
        <w:r w:rsidRPr="00C02BD5" w:rsidDel="0007599F">
          <w:delText xml:space="preserve">, </w:delText>
        </w:r>
      </w:del>
      <w:del w:id="90" w:author="Carol Nichols" w:date="2019-03-01T17:22:00Z">
        <w:r w:rsidRPr="00C02BD5" w:rsidDel="0007599F">
          <w:delText>y</w:delText>
        </w:r>
      </w:del>
      <w:r w:rsidRPr="00C02BD5">
        <w:t>ou’ll</w:t>
      </w:r>
      <w:ins w:id="91" w:author="annemarie" w:date="2019-02-21T14:03:00Z">
        <w:r w:rsidR="00461875">
          <w:t xml:space="preserve"> </w:t>
        </w:r>
      </w:ins>
      <w:del w:id="92" w:author="annemarie" w:date="2019-02-21T14:03:00Z">
        <w:r w:rsidRPr="00C02BD5" w:rsidDel="00461875">
          <w:br/>
        </w:r>
      </w:del>
      <w:r w:rsidRPr="00C02BD5">
        <w:t>need to use the raw identifier syntax,</w:t>
      </w:r>
      <w:ins w:id="93" w:author="Carol Nichols" w:date="2019-03-01T17:22:00Z">
        <w:r w:rsidR="005730CE">
          <w:t xml:space="preserve"> </w:t>
        </w:r>
      </w:ins>
      <w:del w:id="94" w:author="Carol Nichols" w:date="2019-03-01T17:22:00Z">
        <w:r w:rsidRPr="00C02BD5" w:rsidDel="005730CE">
          <w:delText> </w:delText>
        </w:r>
      </w:del>
      <w:r w:rsidRPr="00C02BD5">
        <w:rPr>
          <w:rStyle w:val="Literal"/>
        </w:rPr>
        <w:t>r#try</w:t>
      </w:r>
      <w:bookmarkStart w:id="95" w:name="_GoBack"/>
      <w:bookmarkEnd w:id="95"/>
      <w:del w:id="96" w:author="Carol Nichols" w:date="2019-03-01T17:22:00Z">
        <w:r w:rsidDel="005730CE">
          <w:delText> </w:delText>
        </w:r>
      </w:del>
      <w:ins w:id="97" w:author="Carol Nichols" w:date="2019-03-01T17:22:00Z">
        <w:r w:rsidR="005730CE">
          <w:t xml:space="preserve"> </w:t>
        </w:r>
      </w:ins>
      <w:r>
        <w:t>in this case</w:t>
      </w:r>
      <w:ins w:id="98" w:author="annemarie" w:date="2019-02-21T14:00:00Z">
        <w:r w:rsidR="00DD161F">
          <w:t>,</w:t>
        </w:r>
        <w:r w:rsidR="00DD161F" w:rsidRPr="00DD161F">
          <w:t xml:space="preserve"> </w:t>
        </w:r>
        <w:r w:rsidR="00DD161F" w:rsidRPr="00C02BD5">
          <w:t>to call that function from your 2018 edition code</w:t>
        </w:r>
      </w:ins>
      <w:r>
        <w:t>. See Appendix</w:t>
      </w:r>
      <w:ins w:id="99" w:author="annemarie" w:date="2019-02-21T14:04:00Z">
        <w:r w:rsidR="00461875">
          <w:t xml:space="preserve"> </w:t>
        </w:r>
      </w:ins>
      <w:del w:id="100" w:author="annemarie" w:date="2019-02-21T14:04:00Z">
        <w:r w:rsidDel="00461875">
          <w:br w:type="textWrapping" w:clear="all"/>
        </w:r>
      </w:del>
      <w:r>
        <w:t>E for more information on editions.</w:t>
      </w:r>
    </w:p>
    <w:sectPr w:rsidR="00155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8" w:author="Liz" w:date="2019-02-21T11:29:00Z" w:initials="LC">
    <w:p w14:paraId="0BB62156" w14:textId="77777777" w:rsidR="00B0652F" w:rsidRDefault="00B0652F">
      <w:pPr>
        <w:pStyle w:val="CommentText"/>
      </w:pPr>
      <w:r>
        <w:rPr>
          <w:rStyle w:val="CommentReference"/>
        </w:rPr>
        <w:annotationRef/>
      </w:r>
      <w:r>
        <w:t>Functions?</w:t>
      </w:r>
    </w:p>
  </w:comment>
  <w:comment w:id="9" w:author="Carol Nichols" w:date="2019-03-01T17:11:00Z" w:initials="CN">
    <w:p w14:paraId="0B01E12D" w14:textId="6E3938F3" w:rsidR="001D08D0" w:rsidRDefault="001D08D0">
      <w:pPr>
        <w:pStyle w:val="CommentText"/>
      </w:pPr>
      <w:r>
        <w:rPr>
          <w:rStyle w:val="CommentReference"/>
        </w:rPr>
        <w:annotationRef/>
      </w:r>
      <w:r>
        <w:t>It’s syntax that’s part of the language. Filled in!</w:t>
      </w:r>
    </w:p>
  </w:comment>
  <w:comment w:id="56" w:author="Liz" w:date="2019-02-21T11:29:00Z" w:initials="LC">
    <w:p w14:paraId="65298A6D" w14:textId="77777777" w:rsidR="00B0652F" w:rsidRDefault="00B0652F">
      <w:pPr>
        <w:pStyle w:val="CommentText"/>
      </w:pPr>
      <w:r>
        <w:rPr>
          <w:rStyle w:val="CommentReference"/>
        </w:rPr>
        <w:annotationRef/>
      </w:r>
      <w:r>
        <w:t>Doesn’t that risk conflicts? Is this a case where the programmer assumes responsibility over the safety of the program?</w:t>
      </w:r>
    </w:p>
  </w:comment>
  <w:comment w:id="57" w:author="Carol Nichols" w:date="2019-03-01T17:12:00Z" w:initials="CN">
    <w:p w14:paraId="640E937B" w14:textId="7AAB1D93" w:rsidR="00A312F1" w:rsidRDefault="00A312F1">
      <w:pPr>
        <w:pStyle w:val="CommentText"/>
      </w:pPr>
      <w:r>
        <w:rPr>
          <w:rStyle w:val="CommentReference"/>
        </w:rPr>
        <w:annotationRef/>
      </w:r>
      <w:r>
        <w:t>The raw identifier syntax is what prevents conflicts.</w:t>
      </w:r>
      <w:r w:rsidR="00326A6B">
        <w:t xml:space="preserve"> `r#match` is a different token than `match`</w:t>
      </w:r>
      <w:r w:rsidR="00D9299A">
        <w:t>, so there is no conflict. Do you have a suggestion on how we can make this clearer?</w:t>
      </w:r>
    </w:p>
  </w:comment>
  <w:comment w:id="62" w:author="Liz" w:date="2019-02-21T11:29:00Z" w:initials="LC">
    <w:p w14:paraId="05B05B8E" w14:textId="77777777" w:rsidR="00B0652F" w:rsidRDefault="00B0652F">
      <w:pPr>
        <w:pStyle w:val="CommentText"/>
      </w:pPr>
      <w:r>
        <w:rPr>
          <w:rStyle w:val="CommentReference"/>
        </w:rPr>
        <w:annotationRef/>
      </w:r>
      <w:r>
        <w:t>Is edition the word used for Rust, or would "version" work?</w:t>
      </w:r>
    </w:p>
  </w:comment>
  <w:comment w:id="63" w:author="Carol Nichols" w:date="2019-03-01T17:13:00Z" w:initials="CN">
    <w:p w14:paraId="0647094C" w14:textId="36BF3FB6" w:rsidR="00E64277" w:rsidRDefault="00E64277">
      <w:pPr>
        <w:pStyle w:val="CommentText"/>
      </w:pPr>
      <w:r>
        <w:rPr>
          <w:rStyle w:val="CommentReference"/>
        </w:rPr>
        <w:annotationRef/>
      </w:r>
      <w:r>
        <w:t xml:space="preserve">Edition is </w:t>
      </w:r>
      <w:r w:rsidR="003102F6">
        <w:t>a</w:t>
      </w:r>
      <w:r>
        <w:t xml:space="preserve"> word used </w:t>
      </w:r>
      <w:r w:rsidR="003102F6">
        <w:t>with</w:t>
      </w:r>
      <w:r>
        <w:t xml:space="preserve"> Rust and has a meaning that is different than version. </w:t>
      </w:r>
      <w:r w:rsidR="002539EE">
        <w:t>We have a forward reference to Appendix E</w:t>
      </w:r>
      <w:r w:rsidR="00844A76">
        <w:t xml:space="preserve"> that explains editions</w:t>
      </w:r>
      <w:r w:rsidR="002539EE">
        <w:t xml:space="preserve"> at the end of this paragraph, do you think it should be moved </w:t>
      </w:r>
      <w:r w:rsidR="00A634C3">
        <w:t xml:space="preserve">earlier, </w:t>
      </w:r>
      <w:r w:rsidR="002539EE">
        <w:t>to</w:t>
      </w:r>
      <w:r w:rsidR="00A634C3">
        <w:t xml:space="preserve"> be</w:t>
      </w:r>
      <w:r w:rsidR="002539EE">
        <w:t xml:space="preserve"> a parenthetical in this sentence</w:t>
      </w:r>
      <w:r w:rsidR="00A634C3">
        <w:t xml:space="preserve"> for instance</w:t>
      </w:r>
      <w:r w:rsidR="002539EE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B62156" w15:done="0"/>
  <w15:commentEx w15:paraId="0B01E12D" w15:paraIdParent="0BB62156" w15:done="0"/>
  <w15:commentEx w15:paraId="65298A6D" w15:done="0"/>
  <w15:commentEx w15:paraId="640E937B" w15:paraIdParent="65298A6D" w15:done="0"/>
  <w15:commentEx w15:paraId="05B05B8E" w15:done="0"/>
  <w15:commentEx w15:paraId="0647094C" w15:paraIdParent="05B05B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B62156" w16cid:durableId="2023E615"/>
  <w16cid:commentId w16cid:paraId="0B01E12D" w16cid:durableId="2023E647"/>
  <w16cid:commentId w16cid:paraId="65298A6D" w16cid:durableId="2023E616"/>
  <w16cid:commentId w16cid:paraId="640E937B" w16cid:durableId="2023E66C"/>
  <w16cid:commentId w16cid:paraId="05B05B8E" w16cid:durableId="2023E617"/>
  <w16cid:commentId w16cid:paraId="0647094C" w16cid:durableId="2023E6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F4A0A" w14:textId="77777777" w:rsidR="005F4B0D" w:rsidRDefault="005F4B0D" w:rsidP="00BB49EE">
      <w:r>
        <w:separator/>
      </w:r>
    </w:p>
  </w:endnote>
  <w:endnote w:type="continuationSeparator" w:id="0">
    <w:p w14:paraId="51B39B97" w14:textId="77777777" w:rsidR="005F4B0D" w:rsidRDefault="005F4B0D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B62AE" w14:textId="77777777" w:rsidR="005F4B0D" w:rsidRDefault="005F4B0D" w:rsidP="00BB49EE">
      <w:r>
        <w:separator/>
      </w:r>
    </w:p>
  </w:footnote>
  <w:footnote w:type="continuationSeparator" w:id="0">
    <w:p w14:paraId="6BFF3F6E" w14:textId="77777777" w:rsidR="005F4B0D" w:rsidRDefault="005F4B0D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3036D"/>
    <w:rsid w:val="00034D10"/>
    <w:rsid w:val="000426C2"/>
    <w:rsid w:val="00050906"/>
    <w:rsid w:val="0007599F"/>
    <w:rsid w:val="00080CCA"/>
    <w:rsid w:val="00155B8A"/>
    <w:rsid w:val="001B3123"/>
    <w:rsid w:val="001D08D0"/>
    <w:rsid w:val="00243881"/>
    <w:rsid w:val="002539EE"/>
    <w:rsid w:val="002B08AA"/>
    <w:rsid w:val="002C4E8C"/>
    <w:rsid w:val="002F4BF8"/>
    <w:rsid w:val="003102F6"/>
    <w:rsid w:val="00326A6B"/>
    <w:rsid w:val="003371DA"/>
    <w:rsid w:val="00370C10"/>
    <w:rsid w:val="003A787A"/>
    <w:rsid w:val="00407278"/>
    <w:rsid w:val="00461875"/>
    <w:rsid w:val="004707E7"/>
    <w:rsid w:val="004827CD"/>
    <w:rsid w:val="005730CE"/>
    <w:rsid w:val="005F4B0D"/>
    <w:rsid w:val="006538F3"/>
    <w:rsid w:val="006A6A65"/>
    <w:rsid w:val="006F4EE5"/>
    <w:rsid w:val="007C618C"/>
    <w:rsid w:val="00844A76"/>
    <w:rsid w:val="008730A0"/>
    <w:rsid w:val="00873269"/>
    <w:rsid w:val="008902C7"/>
    <w:rsid w:val="008C2BC5"/>
    <w:rsid w:val="008D68A3"/>
    <w:rsid w:val="008D75B2"/>
    <w:rsid w:val="008F1A01"/>
    <w:rsid w:val="00981B5B"/>
    <w:rsid w:val="009A5D1F"/>
    <w:rsid w:val="009B5E86"/>
    <w:rsid w:val="009E17D9"/>
    <w:rsid w:val="009E635B"/>
    <w:rsid w:val="00A13340"/>
    <w:rsid w:val="00A312F1"/>
    <w:rsid w:val="00A634C3"/>
    <w:rsid w:val="00B0652F"/>
    <w:rsid w:val="00BA46FE"/>
    <w:rsid w:val="00BB49EE"/>
    <w:rsid w:val="00C02BD5"/>
    <w:rsid w:val="00C57C36"/>
    <w:rsid w:val="00C60357"/>
    <w:rsid w:val="00CE1A3E"/>
    <w:rsid w:val="00D9299A"/>
    <w:rsid w:val="00DD161F"/>
    <w:rsid w:val="00E64277"/>
    <w:rsid w:val="00E65CB2"/>
    <w:rsid w:val="00ED6D64"/>
    <w:rsid w:val="00F42D15"/>
    <w:rsid w:val="00F91D40"/>
    <w:rsid w:val="00FA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6B941"/>
  <w15:docId w15:val="{C529F043-9302-B549-9B98-AA2DBE67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02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F4EE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4EE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F4EE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F4EE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F4EE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4EE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F4EE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F4EE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6F4EE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4E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6F4E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6F4EE5"/>
    <w:pPr>
      <w:numPr>
        <w:numId w:val="13"/>
      </w:numPr>
    </w:pPr>
  </w:style>
  <w:style w:type="numbering" w:styleId="1ai">
    <w:name w:val="Outline List 1"/>
    <w:basedOn w:val="NoList"/>
    <w:semiHidden/>
    <w:rsid w:val="006F4EE5"/>
    <w:pPr>
      <w:numPr>
        <w:numId w:val="14"/>
      </w:numPr>
    </w:pPr>
  </w:style>
  <w:style w:type="numbering" w:styleId="ArticleSection">
    <w:name w:val="Outline List 3"/>
    <w:basedOn w:val="NoList"/>
    <w:semiHidden/>
    <w:rsid w:val="006F4EE5"/>
    <w:pPr>
      <w:numPr>
        <w:numId w:val="15"/>
      </w:numPr>
    </w:pPr>
  </w:style>
  <w:style w:type="paragraph" w:styleId="BlockText">
    <w:name w:val="Block Text"/>
    <w:basedOn w:val="Normal"/>
    <w:semiHidden/>
    <w:rsid w:val="006F4EE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F4EE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6F4E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6F4E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F4E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6F4E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F4EE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6F4EE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6F4EE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6F4EE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6F4EE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6F4EE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F4EE5"/>
    <w:rPr>
      <w:i/>
      <w:iCs/>
    </w:rPr>
  </w:style>
  <w:style w:type="paragraph" w:styleId="EnvelopeAddress">
    <w:name w:val="envelope address"/>
    <w:basedOn w:val="Normal"/>
    <w:semiHidden/>
    <w:rsid w:val="006F4E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6F4EE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6F4EE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6F4EE5"/>
  </w:style>
  <w:style w:type="paragraph" w:styleId="HTMLAddress">
    <w:name w:val="HTML Address"/>
    <w:basedOn w:val="Normal"/>
    <w:link w:val="HTMLAddressChar"/>
    <w:semiHidden/>
    <w:rsid w:val="006F4EE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6F4EE5"/>
    <w:rPr>
      <w:i/>
      <w:iCs/>
    </w:rPr>
  </w:style>
  <w:style w:type="character" w:styleId="HTMLCode">
    <w:name w:val="HTML Code"/>
    <w:basedOn w:val="DefaultParagraphFont"/>
    <w:uiPriority w:val="99"/>
    <w:semiHidden/>
    <w:rsid w:val="006F4EE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F4EE5"/>
    <w:rPr>
      <w:i/>
      <w:iCs/>
    </w:rPr>
  </w:style>
  <w:style w:type="character" w:styleId="HTMLKeyboard">
    <w:name w:val="HTML Keyboard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6F4EE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6F4EE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F4EE5"/>
    <w:rPr>
      <w:i/>
      <w:iCs/>
    </w:rPr>
  </w:style>
  <w:style w:type="character" w:styleId="Hyperlink">
    <w:name w:val="Hyperlink"/>
    <w:basedOn w:val="DefaultParagraphFont"/>
    <w:semiHidden/>
    <w:rsid w:val="006F4EE5"/>
    <w:rPr>
      <w:color w:val="0000FF"/>
      <w:u w:val="single"/>
    </w:rPr>
  </w:style>
  <w:style w:type="character" w:styleId="LineNumber">
    <w:name w:val="line number"/>
    <w:basedOn w:val="DefaultParagraphFont"/>
    <w:semiHidden/>
    <w:rsid w:val="006F4EE5"/>
  </w:style>
  <w:style w:type="paragraph" w:styleId="List">
    <w:name w:val="List"/>
    <w:basedOn w:val="Normal"/>
    <w:semiHidden/>
    <w:rsid w:val="006F4EE5"/>
    <w:pPr>
      <w:ind w:left="360" w:hanging="360"/>
    </w:pPr>
  </w:style>
  <w:style w:type="paragraph" w:styleId="List2">
    <w:name w:val="List 2"/>
    <w:basedOn w:val="Normal"/>
    <w:semiHidden/>
    <w:rsid w:val="006F4EE5"/>
    <w:pPr>
      <w:ind w:left="720" w:hanging="360"/>
    </w:pPr>
  </w:style>
  <w:style w:type="paragraph" w:styleId="List3">
    <w:name w:val="List 3"/>
    <w:basedOn w:val="Normal"/>
    <w:semiHidden/>
    <w:rsid w:val="006F4EE5"/>
    <w:pPr>
      <w:ind w:left="1080" w:hanging="360"/>
    </w:pPr>
  </w:style>
  <w:style w:type="paragraph" w:styleId="List4">
    <w:name w:val="List 4"/>
    <w:basedOn w:val="Normal"/>
    <w:semiHidden/>
    <w:rsid w:val="006F4EE5"/>
    <w:pPr>
      <w:ind w:left="1440" w:hanging="360"/>
    </w:pPr>
  </w:style>
  <w:style w:type="paragraph" w:styleId="List5">
    <w:name w:val="List 5"/>
    <w:basedOn w:val="Normal"/>
    <w:semiHidden/>
    <w:rsid w:val="006F4EE5"/>
    <w:pPr>
      <w:ind w:left="1800" w:hanging="360"/>
    </w:pPr>
  </w:style>
  <w:style w:type="paragraph" w:styleId="ListBullet">
    <w:name w:val="List Bullet"/>
    <w:basedOn w:val="Normal"/>
    <w:autoRedefine/>
    <w:semiHidden/>
    <w:rsid w:val="006F4EE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6F4EE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6F4EE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6F4EE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6F4EE5"/>
    <w:pPr>
      <w:numPr>
        <w:numId w:val="7"/>
      </w:numPr>
    </w:pPr>
  </w:style>
  <w:style w:type="paragraph" w:styleId="ListContinue">
    <w:name w:val="List Continue"/>
    <w:basedOn w:val="Normal"/>
    <w:semiHidden/>
    <w:rsid w:val="006F4EE5"/>
    <w:pPr>
      <w:spacing w:after="120"/>
      <w:ind w:left="360"/>
    </w:pPr>
  </w:style>
  <w:style w:type="paragraph" w:styleId="ListContinue2">
    <w:name w:val="List Continue 2"/>
    <w:basedOn w:val="Normal"/>
    <w:semiHidden/>
    <w:rsid w:val="006F4EE5"/>
    <w:pPr>
      <w:spacing w:after="120"/>
      <w:ind w:left="720"/>
    </w:pPr>
  </w:style>
  <w:style w:type="paragraph" w:styleId="ListContinue3">
    <w:name w:val="List Continue 3"/>
    <w:basedOn w:val="Normal"/>
    <w:semiHidden/>
    <w:rsid w:val="006F4EE5"/>
    <w:pPr>
      <w:spacing w:after="120"/>
      <w:ind w:left="1080"/>
    </w:pPr>
  </w:style>
  <w:style w:type="paragraph" w:styleId="ListContinue4">
    <w:name w:val="List Continue 4"/>
    <w:basedOn w:val="Normal"/>
    <w:semiHidden/>
    <w:rsid w:val="006F4EE5"/>
    <w:pPr>
      <w:spacing w:after="120"/>
      <w:ind w:left="1440"/>
    </w:pPr>
  </w:style>
  <w:style w:type="paragraph" w:styleId="ListContinue5">
    <w:name w:val="List Continue 5"/>
    <w:basedOn w:val="Normal"/>
    <w:semiHidden/>
    <w:rsid w:val="006F4EE5"/>
    <w:pPr>
      <w:spacing w:after="120"/>
      <w:ind w:left="1800"/>
    </w:pPr>
  </w:style>
  <w:style w:type="paragraph" w:styleId="ListNumber">
    <w:name w:val="List Number"/>
    <w:basedOn w:val="Normal"/>
    <w:semiHidden/>
    <w:rsid w:val="006F4EE5"/>
    <w:pPr>
      <w:numPr>
        <w:numId w:val="8"/>
      </w:numPr>
    </w:pPr>
  </w:style>
  <w:style w:type="paragraph" w:styleId="ListNumber2">
    <w:name w:val="List Number 2"/>
    <w:basedOn w:val="Normal"/>
    <w:semiHidden/>
    <w:rsid w:val="006F4EE5"/>
    <w:pPr>
      <w:numPr>
        <w:numId w:val="9"/>
      </w:numPr>
    </w:pPr>
  </w:style>
  <w:style w:type="paragraph" w:styleId="ListNumber3">
    <w:name w:val="List Number 3"/>
    <w:basedOn w:val="Normal"/>
    <w:semiHidden/>
    <w:rsid w:val="006F4EE5"/>
    <w:pPr>
      <w:numPr>
        <w:numId w:val="10"/>
      </w:numPr>
    </w:pPr>
  </w:style>
  <w:style w:type="paragraph" w:styleId="ListNumber4">
    <w:name w:val="List Number 4"/>
    <w:basedOn w:val="Normal"/>
    <w:semiHidden/>
    <w:rsid w:val="006F4EE5"/>
    <w:pPr>
      <w:numPr>
        <w:numId w:val="11"/>
      </w:numPr>
    </w:pPr>
  </w:style>
  <w:style w:type="paragraph" w:styleId="ListNumber5">
    <w:name w:val="List Number 5"/>
    <w:basedOn w:val="Normal"/>
    <w:semiHidden/>
    <w:rsid w:val="006F4EE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6F4E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6F4EE5"/>
    <w:rPr>
      <w:sz w:val="24"/>
      <w:szCs w:val="24"/>
    </w:rPr>
  </w:style>
  <w:style w:type="paragraph" w:styleId="NormalIndent">
    <w:name w:val="Normal Indent"/>
    <w:basedOn w:val="Normal"/>
    <w:semiHidden/>
    <w:rsid w:val="006F4EE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F4EE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6F4EE5"/>
  </w:style>
  <w:style w:type="paragraph" w:styleId="PlainText">
    <w:name w:val="Plain Text"/>
    <w:basedOn w:val="Normal"/>
    <w:link w:val="PlainTextChar"/>
    <w:semiHidden/>
    <w:rsid w:val="006F4EE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6F4EE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6F4EE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6F4EE5"/>
    <w:rPr>
      <w:b/>
      <w:bCs/>
    </w:rPr>
  </w:style>
  <w:style w:type="paragraph" w:styleId="Subtitle">
    <w:name w:val="Subtitle"/>
    <w:basedOn w:val="Normal"/>
    <w:link w:val="SubtitleChar"/>
    <w:qFormat/>
    <w:rsid w:val="006F4EE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F4EE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6F4E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6F4EE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6F4EE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6F4EE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6F4EE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6F4EE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6F4EE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6F4EE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6F4EE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6F4EE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6F4EE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6F4EE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6F4EE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6F4EE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6F4EE5"/>
    <w:rPr>
      <w:b/>
      <w:color w:val="0000FF"/>
    </w:rPr>
  </w:style>
  <w:style w:type="character" w:customStyle="1" w:styleId="EmphasisItalic">
    <w:name w:val="EmphasisItalic"/>
    <w:basedOn w:val="DefaultParagraphFont"/>
    <w:rsid w:val="006F4EE5"/>
    <w:rPr>
      <w:i/>
      <w:color w:val="0000FF"/>
    </w:rPr>
  </w:style>
  <w:style w:type="character" w:customStyle="1" w:styleId="EmphasisBoldItal">
    <w:name w:val="EmphasisBoldItal"/>
    <w:basedOn w:val="DefaultParagraphFont"/>
    <w:rsid w:val="006F4EE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6F4EE5"/>
    <w:rPr>
      <w:color w:val="0000FF"/>
    </w:rPr>
  </w:style>
  <w:style w:type="character" w:customStyle="1" w:styleId="Keycap">
    <w:name w:val="Keycap"/>
    <w:basedOn w:val="DefaultParagraphFont"/>
    <w:rsid w:val="006F4EE5"/>
    <w:rPr>
      <w:smallCaps/>
      <w:color w:val="0000FF"/>
    </w:rPr>
  </w:style>
  <w:style w:type="character" w:customStyle="1" w:styleId="Literal">
    <w:name w:val="Literal"/>
    <w:basedOn w:val="DefaultParagraphFont"/>
    <w:rsid w:val="006F4EE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6F4EE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6F4EE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6F4EE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6F4EE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6F4EE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6F4EE5"/>
    <w:rPr>
      <w:i/>
      <w:color w:val="CC99FF"/>
    </w:rPr>
  </w:style>
  <w:style w:type="character" w:customStyle="1" w:styleId="Wingdings">
    <w:name w:val="Wingdings"/>
    <w:basedOn w:val="DefaultParagraphFont"/>
    <w:rsid w:val="006F4EE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6F4EE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6F4EE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6F4EE5"/>
    <w:rPr>
      <w:i/>
      <w:color w:val="CC99FF"/>
    </w:rPr>
  </w:style>
  <w:style w:type="character" w:customStyle="1" w:styleId="LiteralBox">
    <w:name w:val="LiteralBox"/>
    <w:basedOn w:val="Literal"/>
    <w:rsid w:val="006F4EE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6F4EE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6F4EE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6F4EE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6F4EE5"/>
    <w:rPr>
      <w:color w:val="808080"/>
    </w:rPr>
  </w:style>
  <w:style w:type="paragraph" w:customStyle="1" w:styleId="BodyBox">
    <w:name w:val="BodyBox"/>
    <w:basedOn w:val="Body"/>
    <w:rsid w:val="006F4EE5"/>
    <w:rPr>
      <w:color w:val="808080"/>
    </w:rPr>
  </w:style>
  <w:style w:type="paragraph" w:customStyle="1" w:styleId="ListHeadBox">
    <w:name w:val="ListHeadBox"/>
    <w:basedOn w:val="ListHead"/>
    <w:autoRedefine/>
    <w:rsid w:val="006F4EE5"/>
    <w:rPr>
      <w:color w:val="808080"/>
    </w:rPr>
  </w:style>
  <w:style w:type="paragraph" w:customStyle="1" w:styleId="ListBodyBox">
    <w:name w:val="ListBodyBox"/>
    <w:basedOn w:val="ListBody"/>
    <w:autoRedefine/>
    <w:rsid w:val="006F4EE5"/>
    <w:rPr>
      <w:color w:val="808080"/>
    </w:rPr>
  </w:style>
  <w:style w:type="paragraph" w:customStyle="1" w:styleId="NumListABox">
    <w:name w:val="NumListA Box"/>
    <w:basedOn w:val="NumListA"/>
    <w:autoRedefine/>
    <w:rsid w:val="006F4EE5"/>
    <w:rPr>
      <w:color w:val="666699"/>
    </w:rPr>
  </w:style>
  <w:style w:type="paragraph" w:customStyle="1" w:styleId="NumListBBox">
    <w:name w:val="NumListB Box"/>
    <w:basedOn w:val="NumListB"/>
    <w:autoRedefine/>
    <w:rsid w:val="006F4EE5"/>
    <w:rPr>
      <w:color w:val="666699"/>
    </w:rPr>
  </w:style>
  <w:style w:type="paragraph" w:customStyle="1" w:styleId="NumListCBox">
    <w:name w:val="NumListC Box"/>
    <w:basedOn w:val="NumListC"/>
    <w:autoRedefine/>
    <w:rsid w:val="006F4EE5"/>
    <w:rPr>
      <w:color w:val="666699"/>
    </w:rPr>
  </w:style>
  <w:style w:type="paragraph" w:customStyle="1" w:styleId="FootnoteBox">
    <w:name w:val="FootnoteBox"/>
    <w:basedOn w:val="BodyFirstBox"/>
    <w:autoRedefine/>
    <w:rsid w:val="006F4EE5"/>
    <w:rPr>
      <w:sz w:val="20"/>
    </w:rPr>
  </w:style>
  <w:style w:type="paragraph" w:customStyle="1" w:styleId="AnchorSidehead">
    <w:name w:val="Anchor Sidehead"/>
    <w:autoRedefine/>
    <w:rsid w:val="006F4EE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6F4EE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6F4EE5"/>
    <w:rPr>
      <w:color w:val="999999"/>
    </w:rPr>
  </w:style>
  <w:style w:type="character" w:customStyle="1" w:styleId="WingdingsSmall">
    <w:name w:val="Wingdings Small"/>
    <w:basedOn w:val="Wingdings"/>
    <w:rsid w:val="006F4EE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6F4EE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6F4EE5"/>
    <w:rPr>
      <w:color w:val="999999"/>
    </w:rPr>
  </w:style>
  <w:style w:type="paragraph" w:customStyle="1" w:styleId="CodeSingleWingding">
    <w:name w:val="CodeSingle Wingding"/>
    <w:basedOn w:val="CodeSingle"/>
    <w:autoRedefine/>
    <w:rsid w:val="006F4EE5"/>
    <w:rPr>
      <w:color w:val="999999"/>
    </w:rPr>
  </w:style>
  <w:style w:type="character" w:customStyle="1" w:styleId="EmphasisItalicFoot">
    <w:name w:val="EmphasisItalicFoot"/>
    <w:basedOn w:val="EmphasisItalic"/>
    <w:rsid w:val="006F4EE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6F4EE5"/>
  </w:style>
  <w:style w:type="character" w:customStyle="1" w:styleId="Italic">
    <w:name w:val="Italic"/>
    <w:basedOn w:val="EmphasisItalic"/>
    <w:rsid w:val="006F4EE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6F4EE5"/>
    <w:rPr>
      <w:color w:val="CC99FF"/>
    </w:rPr>
  </w:style>
  <w:style w:type="paragraph" w:customStyle="1" w:styleId="ListPlainBBox">
    <w:name w:val="List Plain B Box"/>
    <w:basedOn w:val="ListPlainB"/>
    <w:autoRedefine/>
    <w:rsid w:val="006F4EE5"/>
    <w:rPr>
      <w:color w:val="CC99FF"/>
    </w:rPr>
  </w:style>
  <w:style w:type="paragraph" w:customStyle="1" w:styleId="ListPlainCBox">
    <w:name w:val="List Plain C Box"/>
    <w:basedOn w:val="ListPlainC"/>
    <w:autoRedefine/>
    <w:rsid w:val="006F4EE5"/>
    <w:rPr>
      <w:color w:val="CC99FF"/>
    </w:rPr>
  </w:style>
  <w:style w:type="paragraph" w:customStyle="1" w:styleId="BulletABox">
    <w:name w:val="BulletA Box"/>
    <w:basedOn w:val="BulletA"/>
    <w:autoRedefine/>
    <w:rsid w:val="006F4EE5"/>
    <w:rPr>
      <w:color w:val="33CCCC"/>
    </w:rPr>
  </w:style>
  <w:style w:type="paragraph" w:customStyle="1" w:styleId="BulletBBox">
    <w:name w:val="BulletB Box"/>
    <w:basedOn w:val="BulletB"/>
    <w:autoRedefine/>
    <w:rsid w:val="006F4EE5"/>
    <w:rPr>
      <w:color w:val="33CCCC"/>
    </w:rPr>
  </w:style>
  <w:style w:type="paragraph" w:customStyle="1" w:styleId="BulletCBox">
    <w:name w:val="BulletC Box"/>
    <w:basedOn w:val="BulletC"/>
    <w:autoRedefine/>
    <w:rsid w:val="006F4EE5"/>
    <w:rPr>
      <w:color w:val="33CCCC"/>
    </w:rPr>
  </w:style>
  <w:style w:type="paragraph" w:customStyle="1" w:styleId="CaptionBox">
    <w:name w:val="CaptionBox"/>
    <w:basedOn w:val="Caption"/>
    <w:autoRedefine/>
    <w:rsid w:val="006F4EE5"/>
    <w:rPr>
      <w:color w:val="808080"/>
    </w:rPr>
  </w:style>
  <w:style w:type="character" w:customStyle="1" w:styleId="EmphasisNote">
    <w:name w:val="EmphasisNote"/>
    <w:basedOn w:val="EmphasisRevItal"/>
    <w:rsid w:val="006F4EE5"/>
    <w:rPr>
      <w:color w:val="3366FF"/>
    </w:rPr>
  </w:style>
  <w:style w:type="character" w:customStyle="1" w:styleId="EmphasisBoldBox">
    <w:name w:val="EmphasisBoldBox"/>
    <w:basedOn w:val="EmphasisBold"/>
    <w:rsid w:val="006F4EE5"/>
    <w:rPr>
      <w:b/>
      <w:color w:val="3366FF"/>
    </w:rPr>
  </w:style>
  <w:style w:type="paragraph" w:customStyle="1" w:styleId="Epigraph">
    <w:name w:val="Epigraph"/>
    <w:basedOn w:val="BlockQuote"/>
    <w:autoRedefine/>
    <w:rsid w:val="006F4EE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  <w:style w:type="paragraph" w:styleId="BalloonText">
    <w:name w:val="Balloon Text"/>
    <w:basedOn w:val="Normal"/>
    <w:link w:val="BalloonTextChar"/>
    <w:uiPriority w:val="99"/>
    <w:semiHidden/>
    <w:unhideWhenUsed/>
    <w:rsid w:val="00B065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52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065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52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52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5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52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936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17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36</cp:revision>
  <dcterms:created xsi:type="dcterms:W3CDTF">2019-02-21T21:56:00Z</dcterms:created>
  <dcterms:modified xsi:type="dcterms:W3CDTF">2019-03-01T22:22:00Z</dcterms:modified>
</cp:coreProperties>
</file>